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2B1" w:rsidRPr="003E62B1" w:rsidRDefault="003E62B1" w:rsidP="003E62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3E62B1">
        <w:rPr>
          <w:rFonts w:ascii="Times New Roman" w:hAnsi="Times New Roman" w:cs="Times New Roman"/>
          <w:sz w:val="24"/>
          <w:szCs w:val="24"/>
          <w:lang w:val="tt-RU"/>
        </w:rPr>
        <w:t>Список учеников победителей и призеров</w:t>
      </w:r>
    </w:p>
    <w:p w:rsidR="007467C4" w:rsidRPr="00767DE0" w:rsidRDefault="007467C4" w:rsidP="007467C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7DE0">
        <w:rPr>
          <w:rFonts w:ascii="Times New Roman" w:hAnsi="Times New Roman" w:cs="Times New Roman"/>
          <w:iCs/>
          <w:sz w:val="24"/>
          <w:szCs w:val="24"/>
        </w:rPr>
        <w:t>н</w:t>
      </w:r>
      <w:r w:rsidRPr="00767DE0">
        <w:rPr>
          <w:rFonts w:ascii="Times New Roman" w:hAnsi="Times New Roman" w:cs="Times New Roman"/>
          <w:sz w:val="24"/>
          <w:szCs w:val="24"/>
        </w:rPr>
        <w:t>аучно-образовательной  конференции «</w:t>
      </w:r>
      <w:proofErr w:type="spellStart"/>
      <w:r w:rsidRPr="00767DE0">
        <w:rPr>
          <w:rFonts w:ascii="Times New Roman" w:hAnsi="Times New Roman" w:cs="Times New Roman"/>
          <w:sz w:val="24"/>
          <w:szCs w:val="24"/>
        </w:rPr>
        <w:t>Хузиахметовские</w:t>
      </w:r>
      <w:proofErr w:type="spellEnd"/>
      <w:r w:rsidRPr="00767DE0">
        <w:rPr>
          <w:rFonts w:ascii="Times New Roman" w:hAnsi="Times New Roman" w:cs="Times New Roman"/>
          <w:sz w:val="24"/>
          <w:szCs w:val="24"/>
        </w:rPr>
        <w:t xml:space="preserve"> чтения. Основные направления совершенствования средств и методов обучения и воспитания»-2021 год</w:t>
      </w:r>
    </w:p>
    <w:p w:rsidR="007467C4" w:rsidRDefault="007467C4" w:rsidP="00272F42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272F42">
        <w:rPr>
          <w:rFonts w:ascii="Times New Roman" w:hAnsi="Times New Roman" w:cs="Times New Roman"/>
          <w:sz w:val="24"/>
          <w:szCs w:val="24"/>
        </w:rPr>
        <w:t>екци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gramStart"/>
      <w:r w:rsidR="00272F4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272F42">
        <w:rPr>
          <w:rFonts w:ascii="Times New Roman" w:hAnsi="Times New Roman" w:cs="Times New Roman"/>
          <w:sz w:val="24"/>
          <w:szCs w:val="24"/>
        </w:rPr>
        <w:t xml:space="preserve"> </w:t>
      </w:r>
      <w:r w:rsidR="00272F42" w:rsidRPr="00C00E43">
        <w:rPr>
          <w:rFonts w:ascii="Times New Roman" w:hAnsi="Times New Roman"/>
          <w:sz w:val="24"/>
          <w:szCs w:val="24"/>
        </w:rPr>
        <w:t>Национальная журналистика</w:t>
      </w:r>
      <w:ins w:id="0" w:author="н.русь" w:date="2020-12-12T09:33:00Z">
        <w:r w:rsidR="00272F42" w:rsidRPr="00C00E43">
          <w:rPr>
            <w:rFonts w:ascii="Times New Roman" w:hAnsi="Times New Roman"/>
            <w:sz w:val="24"/>
            <w:szCs w:val="24"/>
          </w:rPr>
          <w:t xml:space="preserve"> </w:t>
        </w:r>
      </w:ins>
      <w:r w:rsidR="00272F42" w:rsidRPr="00C00E43">
        <w:rPr>
          <w:rFonts w:ascii="Times New Roman" w:hAnsi="Times New Roman"/>
          <w:sz w:val="24"/>
          <w:szCs w:val="24"/>
        </w:rPr>
        <w:t>(стихи, рассказы собственного сочинения).</w:t>
      </w:r>
      <w:r w:rsidR="00272F42" w:rsidRPr="00C00E43">
        <w:rPr>
          <w:rFonts w:ascii="Times New Roman" w:hAnsi="Times New Roman"/>
          <w:sz w:val="24"/>
          <w:szCs w:val="24"/>
          <w:lang w:val="tt-RU"/>
        </w:rPr>
        <w:t xml:space="preserve"> </w:t>
      </w:r>
    </w:p>
    <w:p w:rsidR="00272F42" w:rsidRPr="00C00E43" w:rsidRDefault="00272F42" w:rsidP="00272F42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bCs/>
          <w:sz w:val="24"/>
          <w:szCs w:val="24"/>
        </w:rPr>
      </w:pPr>
      <w:r w:rsidRPr="00C00E43">
        <w:rPr>
          <w:rFonts w:ascii="Times New Roman" w:hAnsi="Times New Roman"/>
          <w:bCs/>
          <w:sz w:val="24"/>
          <w:szCs w:val="24"/>
          <w:lang w:val="tt-RU"/>
        </w:rPr>
        <w:t xml:space="preserve">Ответственный: </w:t>
      </w:r>
      <w:r>
        <w:rPr>
          <w:rFonts w:ascii="Times New Roman" w:hAnsi="Times New Roman"/>
          <w:bCs/>
          <w:sz w:val="24"/>
          <w:szCs w:val="24"/>
          <w:lang w:val="tt-RU"/>
        </w:rPr>
        <w:t>Каюмова Ляля Гайсиевна</w:t>
      </w:r>
      <w:r w:rsidRPr="00C00E43">
        <w:rPr>
          <w:rFonts w:ascii="Times New Roman" w:hAnsi="Times New Roman"/>
          <w:bCs/>
          <w:sz w:val="24"/>
          <w:szCs w:val="24"/>
          <w:lang w:val="tt-RU"/>
        </w:rPr>
        <w:t>, учител</w:t>
      </w:r>
      <w:r>
        <w:rPr>
          <w:rFonts w:ascii="Times New Roman" w:hAnsi="Times New Roman"/>
          <w:bCs/>
          <w:sz w:val="24"/>
          <w:szCs w:val="24"/>
          <w:lang w:val="tt-RU"/>
        </w:rPr>
        <w:t>ь татарского языка и литературы первой квалификационной категории</w:t>
      </w:r>
      <w:r w:rsidRPr="00C00E43">
        <w:rPr>
          <w:rFonts w:ascii="Times New Roman" w:hAnsi="Times New Roman"/>
          <w:bCs/>
          <w:sz w:val="24"/>
          <w:szCs w:val="24"/>
          <w:lang w:val="tt-RU"/>
        </w:rPr>
        <w:t xml:space="preserve">, тел. 89376231635, </w:t>
      </w:r>
      <w:r>
        <w:rPr>
          <w:rFonts w:ascii="Times New Roman" w:hAnsi="Times New Roman"/>
          <w:sz w:val="24"/>
          <w:szCs w:val="24"/>
        </w:rPr>
        <w:t>232600024</w:t>
      </w:r>
      <w:r w:rsidRPr="00C00E43">
        <w:rPr>
          <w:rFonts w:ascii="Times New Roman" w:hAnsi="Times New Roman"/>
          <w:sz w:val="24"/>
          <w:szCs w:val="24"/>
        </w:rPr>
        <w:t>5</w:t>
      </w:r>
      <w:hyperlink r:id="rId4" w:history="1">
        <w:r w:rsidR="00A11719">
          <w:rPr>
            <w:rStyle w:val="a3"/>
            <w:rFonts w:ascii="Times New Roman" w:hAnsi="Times New Roman"/>
            <w:bCs/>
            <w:sz w:val="24"/>
            <w:szCs w:val="24"/>
          </w:rPr>
          <w:t>@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  <w:lang w:val="en-US"/>
          </w:rPr>
          <w:t>edu</w:t>
        </w:r>
        <w:proofErr w:type="spellEnd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  <w:lang w:val="en-US"/>
          </w:rPr>
          <w:t>tatar</w:t>
        </w:r>
        <w:proofErr w:type="spellEnd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ru</w:t>
        </w:r>
        <w:proofErr w:type="spellEnd"/>
      </w:hyperlink>
    </w:p>
    <w:p w:rsidR="00272F42" w:rsidRPr="00C00E43" w:rsidRDefault="00272F42" w:rsidP="00272F4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5"/>
        <w:gridCol w:w="1760"/>
        <w:gridCol w:w="1809"/>
        <w:gridCol w:w="1989"/>
        <w:gridCol w:w="2104"/>
        <w:gridCol w:w="990"/>
        <w:gridCol w:w="2252"/>
        <w:gridCol w:w="2145"/>
        <w:gridCol w:w="15"/>
        <w:gridCol w:w="1821"/>
      </w:tblGrid>
      <w:tr w:rsidR="003E62B1" w:rsidTr="003E62B1">
        <w:trPr>
          <w:trHeight w:val="570"/>
        </w:trPr>
        <w:tc>
          <w:tcPr>
            <w:tcW w:w="445" w:type="dxa"/>
          </w:tcPr>
          <w:p w:rsidR="003E62B1" w:rsidRPr="005E1D77" w:rsidRDefault="003E62B1" w:rsidP="0029600D">
            <w:pPr>
              <w:spacing w:after="0" w:line="240" w:lineRule="auto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2B1" w:rsidRPr="005E1D77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D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60" w:type="dxa"/>
          </w:tcPr>
          <w:p w:rsidR="003E62B1" w:rsidRPr="005E1D77" w:rsidRDefault="003E62B1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1D77">
              <w:rPr>
                <w:rFonts w:ascii="Times New Roman" w:hAnsi="Times New Roman" w:cs="Times New Roman"/>
                <w:sz w:val="24"/>
                <w:szCs w:val="24"/>
              </w:rPr>
              <w:t>Ф.И.О.ученика</w:t>
            </w:r>
            <w:proofErr w:type="spellEnd"/>
          </w:p>
          <w:p w:rsidR="003E62B1" w:rsidRPr="005E1D77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3E62B1" w:rsidRPr="005E1D77" w:rsidRDefault="003E62B1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D7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3E62B1" w:rsidRPr="005E1D77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3E62B1" w:rsidRPr="005E1D77" w:rsidRDefault="003E62B1" w:rsidP="005E1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D77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3E62B1" w:rsidRPr="005E1D77" w:rsidRDefault="003E62B1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</w:tcPr>
          <w:p w:rsidR="003E62B1" w:rsidRPr="005E1D77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D77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90" w:type="dxa"/>
          </w:tcPr>
          <w:p w:rsidR="003E62B1" w:rsidRPr="005E1D77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1D77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  <w:proofErr w:type="spellStart"/>
            <w:r w:rsidRPr="005E1D77">
              <w:rPr>
                <w:rFonts w:ascii="Times New Roman" w:hAnsi="Times New Roman" w:cs="Times New Roman"/>
                <w:sz w:val="16"/>
                <w:szCs w:val="16"/>
              </w:rPr>
              <w:t>отправ-я</w:t>
            </w:r>
            <w:proofErr w:type="spellEnd"/>
            <w:r w:rsidRPr="005E1D7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52" w:type="dxa"/>
          </w:tcPr>
          <w:p w:rsidR="003E62B1" w:rsidRPr="005E1D77" w:rsidRDefault="003E62B1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1D77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 w:rsidRPr="005E1D77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5E1D77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5E1D77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5E1D77">
              <w:rPr>
                <w:rFonts w:ascii="Times New Roman" w:hAnsi="Times New Roman" w:cs="Times New Roman"/>
                <w:sz w:val="24"/>
                <w:szCs w:val="24"/>
              </w:rPr>
              <w:t>эл.адрес</w:t>
            </w:r>
            <w:proofErr w:type="spellEnd"/>
          </w:p>
          <w:p w:rsidR="003E62B1" w:rsidRPr="005E1D77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</w:tcPr>
          <w:p w:rsidR="003E62B1" w:rsidRPr="003E62B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62B1">
              <w:rPr>
                <w:rFonts w:ascii="Times New Roman" w:hAnsi="Times New Roman" w:cs="Times New Roman"/>
                <w:sz w:val="16"/>
                <w:szCs w:val="16"/>
              </w:rPr>
              <w:t>Руководитель</w:t>
            </w:r>
          </w:p>
        </w:tc>
        <w:tc>
          <w:tcPr>
            <w:tcW w:w="1821" w:type="dxa"/>
          </w:tcPr>
          <w:p w:rsidR="003E62B1" w:rsidRPr="003E62B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62B1">
              <w:rPr>
                <w:rFonts w:ascii="Times New Roman" w:hAnsi="Times New Roman" w:cs="Times New Roman"/>
                <w:sz w:val="16"/>
                <w:szCs w:val="16"/>
              </w:rPr>
              <w:t>Результат</w:t>
            </w:r>
          </w:p>
        </w:tc>
      </w:tr>
      <w:tr w:rsidR="003E62B1" w:rsidRPr="000E62C1" w:rsidTr="003E62B1">
        <w:trPr>
          <w:trHeight w:val="319"/>
        </w:trPr>
        <w:tc>
          <w:tcPr>
            <w:tcW w:w="445" w:type="dxa"/>
          </w:tcPr>
          <w:p w:rsidR="003E62B1" w:rsidRPr="0072540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60" w:type="dxa"/>
          </w:tcPr>
          <w:p w:rsidR="003E62B1" w:rsidRPr="00B734C5" w:rsidRDefault="003E62B1" w:rsidP="0061573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734C5">
              <w:rPr>
                <w:rFonts w:ascii="Times New Roman" w:hAnsi="Times New Roman" w:cs="Times New Roman"/>
                <w:sz w:val="16"/>
                <w:szCs w:val="16"/>
              </w:rPr>
              <w:t>Гари</w:t>
            </w:r>
            <w:r w:rsidRPr="00B734C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ф</w:t>
            </w:r>
            <w:proofErr w:type="spellStart"/>
            <w:r w:rsidRPr="00B734C5">
              <w:rPr>
                <w:rFonts w:ascii="Times New Roman" w:hAnsi="Times New Roman" w:cs="Times New Roman"/>
                <w:sz w:val="16"/>
                <w:szCs w:val="16"/>
              </w:rPr>
              <w:t>уллина</w:t>
            </w:r>
            <w:proofErr w:type="spellEnd"/>
            <w:r w:rsidRPr="00B734C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734C5">
              <w:rPr>
                <w:rFonts w:ascii="Times New Roman" w:hAnsi="Times New Roman" w:cs="Times New Roman"/>
                <w:sz w:val="16"/>
                <w:szCs w:val="16"/>
              </w:rPr>
              <w:t>Гулия</w:t>
            </w:r>
            <w:proofErr w:type="spellEnd"/>
            <w:r w:rsidRPr="00B734C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734C5">
              <w:rPr>
                <w:rFonts w:ascii="Times New Roman" w:hAnsi="Times New Roman" w:cs="Times New Roman"/>
                <w:sz w:val="16"/>
                <w:szCs w:val="16"/>
              </w:rPr>
              <w:t>Хакимулловна</w:t>
            </w:r>
            <w:proofErr w:type="spellEnd"/>
          </w:p>
        </w:tc>
        <w:tc>
          <w:tcPr>
            <w:tcW w:w="1809" w:type="dxa"/>
          </w:tcPr>
          <w:p w:rsidR="003E62B1" w:rsidRPr="00B734C5" w:rsidRDefault="003E62B1" w:rsidP="0061573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B734C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422132,РТ,Кукморский район , с.Нижняя Русь, ул.Г.Ахметова,д.1а</w:t>
            </w:r>
          </w:p>
        </w:tc>
        <w:tc>
          <w:tcPr>
            <w:tcW w:w="1989" w:type="dxa"/>
          </w:tcPr>
          <w:p w:rsidR="003E62B1" w:rsidRPr="00B734C5" w:rsidRDefault="003E62B1" w:rsidP="0061573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734C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бюджетное общеобразовательное  учреждение «Средняя общеобразовательная школа им. П.Е.Воробьёва села Нижняя Русь» </w:t>
            </w:r>
            <w:proofErr w:type="spellStart"/>
            <w:r w:rsidRPr="00B734C5">
              <w:rPr>
                <w:rFonts w:ascii="Times New Roman" w:hAnsi="Times New Roman" w:cs="Times New Roman"/>
                <w:sz w:val="16"/>
                <w:szCs w:val="16"/>
              </w:rPr>
              <w:t>Кукморского</w:t>
            </w:r>
            <w:proofErr w:type="spellEnd"/>
            <w:r w:rsidRPr="00B734C5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Республики Татарстан</w:t>
            </w:r>
          </w:p>
        </w:tc>
        <w:tc>
          <w:tcPr>
            <w:tcW w:w="2104" w:type="dxa"/>
          </w:tcPr>
          <w:p w:rsidR="003E62B1" w:rsidRPr="00B734C5" w:rsidRDefault="003E62B1" w:rsidP="0061573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734C5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Г.Тукай «Милли мо</w:t>
            </w:r>
            <w:r w:rsidRPr="00B734C5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val="tt-RU"/>
              </w:rPr>
              <w:t>ңнар”</w:t>
            </w:r>
          </w:p>
        </w:tc>
        <w:tc>
          <w:tcPr>
            <w:tcW w:w="990" w:type="dxa"/>
          </w:tcPr>
          <w:p w:rsidR="003E62B1" w:rsidRPr="00B734C5" w:rsidRDefault="003E62B1" w:rsidP="0061573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734C5">
              <w:rPr>
                <w:rFonts w:ascii="Times New Roman" w:hAnsi="Times New Roman" w:cs="Times New Roman"/>
                <w:sz w:val="16"/>
                <w:szCs w:val="16"/>
              </w:rPr>
              <w:t>26.10</w:t>
            </w:r>
          </w:p>
        </w:tc>
        <w:tc>
          <w:tcPr>
            <w:tcW w:w="2252" w:type="dxa"/>
          </w:tcPr>
          <w:p w:rsidR="003E62B1" w:rsidRPr="00B734C5" w:rsidRDefault="003E62B1" w:rsidP="0061573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" w:history="1">
              <w:r w:rsidRPr="00B734C5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2326000245</w:t>
              </w:r>
              <w:r w:rsidRPr="00B734C5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@</w:t>
              </w:r>
              <w:proofErr w:type="spellStart"/>
              <w:r w:rsidRPr="00B734C5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edu.tatar.ru</w:t>
              </w:r>
              <w:proofErr w:type="spellEnd"/>
            </w:hyperlink>
          </w:p>
        </w:tc>
        <w:tc>
          <w:tcPr>
            <w:tcW w:w="2160" w:type="dxa"/>
            <w:gridSpan w:val="2"/>
          </w:tcPr>
          <w:p w:rsidR="003E62B1" w:rsidRPr="003E62B1" w:rsidRDefault="003E62B1" w:rsidP="0061573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E62B1">
              <w:rPr>
                <w:rFonts w:ascii="Times New Roman" w:hAnsi="Times New Roman" w:cs="Times New Roman"/>
                <w:sz w:val="16"/>
                <w:szCs w:val="16"/>
              </w:rPr>
              <w:t>Каюмова</w:t>
            </w:r>
            <w:proofErr w:type="spellEnd"/>
            <w:r w:rsidRPr="003E62B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E62B1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Ляля Гайсиевна</w:t>
            </w:r>
          </w:p>
        </w:tc>
        <w:tc>
          <w:tcPr>
            <w:tcW w:w="1821" w:type="dxa"/>
          </w:tcPr>
          <w:p w:rsidR="003E62B1" w:rsidRPr="003E62B1" w:rsidRDefault="003E62B1" w:rsidP="003E62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62B1">
              <w:rPr>
                <w:rFonts w:ascii="Times New Roman" w:hAnsi="Times New Roman" w:cs="Times New Roman"/>
                <w:sz w:val="16"/>
                <w:szCs w:val="16"/>
              </w:rPr>
              <w:t xml:space="preserve">Победитель </w:t>
            </w:r>
          </w:p>
          <w:p w:rsidR="003E62B1" w:rsidRPr="003E62B1" w:rsidRDefault="003E62B1" w:rsidP="003E62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62B1" w:rsidRPr="000E62C1" w:rsidTr="003E62B1">
        <w:trPr>
          <w:trHeight w:val="285"/>
        </w:trPr>
        <w:tc>
          <w:tcPr>
            <w:tcW w:w="445" w:type="dxa"/>
          </w:tcPr>
          <w:p w:rsidR="003E62B1" w:rsidRPr="00FB6949" w:rsidRDefault="003E62B1" w:rsidP="00FB69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94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60" w:type="dxa"/>
          </w:tcPr>
          <w:p w:rsidR="003E62B1" w:rsidRPr="00FB6949" w:rsidRDefault="003E62B1" w:rsidP="00FB69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62B1" w:rsidRPr="00FB6949" w:rsidRDefault="003E62B1" w:rsidP="00FB69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949">
              <w:rPr>
                <w:rFonts w:ascii="Times New Roman" w:hAnsi="Times New Roman" w:cs="Times New Roman"/>
                <w:sz w:val="16"/>
                <w:szCs w:val="16"/>
              </w:rPr>
              <w:t>Филиппов Данил Валерьевич</w:t>
            </w:r>
          </w:p>
        </w:tc>
        <w:tc>
          <w:tcPr>
            <w:tcW w:w="1809" w:type="dxa"/>
          </w:tcPr>
          <w:p w:rsidR="003E62B1" w:rsidRPr="00FB6949" w:rsidRDefault="003E62B1" w:rsidP="00FB69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FB6949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422132,РТ,Кукморский район , с.Нижняя Русь, ул.Г.Ахметова,д.1а</w:t>
            </w:r>
          </w:p>
        </w:tc>
        <w:tc>
          <w:tcPr>
            <w:tcW w:w="1989" w:type="dxa"/>
          </w:tcPr>
          <w:p w:rsidR="003E62B1" w:rsidRPr="00FB6949" w:rsidRDefault="003E62B1" w:rsidP="00FB69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94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бюджетное общеобразовательное  учреждение «Средняя общеобразовательная школа им. П.Е.Воробьёва села Нижняя Русь» </w:t>
            </w:r>
            <w:proofErr w:type="spellStart"/>
            <w:r w:rsidRPr="00FB6949">
              <w:rPr>
                <w:rFonts w:ascii="Times New Roman" w:hAnsi="Times New Roman" w:cs="Times New Roman"/>
                <w:sz w:val="16"/>
                <w:szCs w:val="16"/>
              </w:rPr>
              <w:t>Кукморского</w:t>
            </w:r>
            <w:proofErr w:type="spellEnd"/>
            <w:r w:rsidRPr="00FB6949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Республики Татарстан</w:t>
            </w:r>
          </w:p>
        </w:tc>
        <w:tc>
          <w:tcPr>
            <w:tcW w:w="2104" w:type="dxa"/>
          </w:tcPr>
          <w:p w:rsidR="003E62B1" w:rsidRPr="00FB6949" w:rsidRDefault="003E62B1" w:rsidP="00FB69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949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 xml:space="preserve">Флор Васильев «Удмурт </w:t>
            </w:r>
            <w:proofErr w:type="spellStart"/>
            <w:r w:rsidRPr="00FB6949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кыл</w:t>
            </w:r>
            <w:proofErr w:type="spellEnd"/>
            <w:r w:rsidRPr="00FB6949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»</w:t>
            </w:r>
          </w:p>
        </w:tc>
        <w:tc>
          <w:tcPr>
            <w:tcW w:w="990" w:type="dxa"/>
          </w:tcPr>
          <w:p w:rsidR="003E62B1" w:rsidRPr="00FB6949" w:rsidRDefault="003E62B1" w:rsidP="00FB69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6949">
              <w:rPr>
                <w:rFonts w:ascii="Times New Roman" w:hAnsi="Times New Roman" w:cs="Times New Roman"/>
                <w:sz w:val="16"/>
                <w:szCs w:val="16"/>
              </w:rPr>
              <w:t>25.10</w:t>
            </w:r>
          </w:p>
        </w:tc>
        <w:tc>
          <w:tcPr>
            <w:tcW w:w="2252" w:type="dxa"/>
          </w:tcPr>
          <w:p w:rsidR="003E62B1" w:rsidRPr="00FB6949" w:rsidRDefault="003E62B1" w:rsidP="00FB69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" w:history="1">
              <w:r w:rsidRPr="00FB6949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2326000025</w:t>
              </w:r>
              <w:r w:rsidRPr="00FB6949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@</w:t>
              </w:r>
              <w:proofErr w:type="spellStart"/>
              <w:r w:rsidRPr="00FB6949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edu.tatar.ru</w:t>
              </w:r>
              <w:proofErr w:type="spellEnd"/>
            </w:hyperlink>
          </w:p>
        </w:tc>
        <w:tc>
          <w:tcPr>
            <w:tcW w:w="2160" w:type="dxa"/>
            <w:gridSpan w:val="2"/>
          </w:tcPr>
          <w:p w:rsidR="003E62B1" w:rsidRPr="003E62B1" w:rsidRDefault="003E62B1" w:rsidP="00FB69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62B1">
              <w:rPr>
                <w:rFonts w:ascii="Times New Roman" w:hAnsi="Times New Roman" w:cs="Times New Roman"/>
                <w:sz w:val="16"/>
                <w:szCs w:val="16"/>
              </w:rPr>
              <w:t>Михайлова Наталья Валерьевна</w:t>
            </w:r>
          </w:p>
        </w:tc>
        <w:tc>
          <w:tcPr>
            <w:tcW w:w="1821" w:type="dxa"/>
          </w:tcPr>
          <w:p w:rsidR="003E62B1" w:rsidRPr="003E62B1" w:rsidRDefault="003E62B1" w:rsidP="005B66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62B1">
              <w:rPr>
                <w:rFonts w:ascii="Times New Roman" w:hAnsi="Times New Roman" w:cs="Times New Roman"/>
                <w:sz w:val="16"/>
                <w:szCs w:val="16"/>
              </w:rPr>
              <w:t xml:space="preserve">Призер </w:t>
            </w:r>
          </w:p>
        </w:tc>
      </w:tr>
      <w:tr w:rsidR="003E62B1" w:rsidRPr="000E62C1" w:rsidTr="003E62B1">
        <w:trPr>
          <w:trHeight w:val="360"/>
        </w:trPr>
        <w:tc>
          <w:tcPr>
            <w:tcW w:w="445" w:type="dxa"/>
          </w:tcPr>
          <w:p w:rsidR="003E62B1" w:rsidRPr="00614A9F" w:rsidRDefault="003E62B1" w:rsidP="00614A9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14A9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60" w:type="dxa"/>
          </w:tcPr>
          <w:p w:rsidR="003E62B1" w:rsidRPr="00614A9F" w:rsidRDefault="003E62B1" w:rsidP="00614A9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14A9F">
              <w:rPr>
                <w:rFonts w:ascii="Times New Roman" w:hAnsi="Times New Roman"/>
                <w:sz w:val="16"/>
                <w:szCs w:val="16"/>
              </w:rPr>
              <w:t>Шамсиева</w:t>
            </w:r>
            <w:proofErr w:type="spellEnd"/>
            <w:r w:rsidRPr="00614A9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14A9F">
              <w:rPr>
                <w:rFonts w:ascii="Times New Roman" w:hAnsi="Times New Roman"/>
                <w:sz w:val="16"/>
                <w:szCs w:val="16"/>
              </w:rPr>
              <w:t>Миляуша</w:t>
            </w:r>
            <w:proofErr w:type="spellEnd"/>
            <w:r w:rsidRPr="00614A9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14A9F">
              <w:rPr>
                <w:rFonts w:ascii="Times New Roman" w:hAnsi="Times New Roman"/>
                <w:sz w:val="16"/>
                <w:szCs w:val="16"/>
              </w:rPr>
              <w:t>Ильгамовна</w:t>
            </w:r>
            <w:proofErr w:type="spellEnd"/>
          </w:p>
        </w:tc>
        <w:tc>
          <w:tcPr>
            <w:tcW w:w="1809" w:type="dxa"/>
          </w:tcPr>
          <w:p w:rsidR="003E62B1" w:rsidRPr="00F11602" w:rsidRDefault="003E62B1" w:rsidP="00614A9F">
            <w:pPr>
              <w:tabs>
                <w:tab w:val="left" w:pos="4253"/>
              </w:tabs>
              <w:spacing w:line="240" w:lineRule="atLeast"/>
              <w:contextualSpacing/>
              <w:mirrorIndents/>
              <w:rPr>
                <w:rFonts w:ascii="Times New Roman" w:hAnsi="Times New Roman"/>
                <w:sz w:val="16"/>
                <w:szCs w:val="16"/>
              </w:rPr>
            </w:pPr>
            <w:r w:rsidRPr="00614A9F">
              <w:rPr>
                <w:rFonts w:ascii="Times New Roman" w:hAnsi="Times New Roman"/>
                <w:sz w:val="16"/>
                <w:szCs w:val="16"/>
              </w:rPr>
              <w:t>Пер</w:t>
            </w:r>
            <w:proofErr w:type="gramStart"/>
            <w:r w:rsidRPr="00614A9F">
              <w:rPr>
                <w:rFonts w:ascii="Times New Roman" w:hAnsi="Times New Roman"/>
                <w:sz w:val="16"/>
                <w:szCs w:val="16"/>
              </w:rPr>
              <w:t>.Ю</w:t>
            </w:r>
            <w:proofErr w:type="gramEnd"/>
            <w:r w:rsidRPr="00614A9F">
              <w:rPr>
                <w:rFonts w:ascii="Times New Roman" w:hAnsi="Times New Roman"/>
                <w:sz w:val="16"/>
                <w:szCs w:val="16"/>
              </w:rPr>
              <w:t>ности 1</w:t>
            </w:r>
            <w:r w:rsidRPr="00F11602">
              <w:rPr>
                <w:rFonts w:ascii="Times New Roman" w:hAnsi="Times New Roman"/>
                <w:sz w:val="16"/>
                <w:szCs w:val="16"/>
              </w:rPr>
              <w:t xml:space="preserve">    ( 6/16)</w:t>
            </w:r>
          </w:p>
          <w:p w:rsidR="003E62B1" w:rsidRPr="00614A9F" w:rsidRDefault="003E62B1" w:rsidP="00614A9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.Н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абережные Челны</w:t>
            </w:r>
          </w:p>
        </w:tc>
        <w:tc>
          <w:tcPr>
            <w:tcW w:w="1989" w:type="dxa"/>
          </w:tcPr>
          <w:p w:rsidR="003E62B1" w:rsidRPr="00614A9F" w:rsidRDefault="003E62B1" w:rsidP="00614A9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14A9F"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«Средняя общеобразовательная школа №3»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.Н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абережные Челны</w:t>
            </w:r>
          </w:p>
        </w:tc>
        <w:tc>
          <w:tcPr>
            <w:tcW w:w="2104" w:type="dxa"/>
          </w:tcPr>
          <w:p w:rsidR="003E62B1" w:rsidRPr="00614A9F" w:rsidRDefault="003E62B1" w:rsidP="00614A9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14A9F">
              <w:rPr>
                <w:rFonts w:ascii="Times New Roman" w:hAnsi="Times New Roman"/>
                <w:sz w:val="16"/>
                <w:szCs w:val="16"/>
              </w:rPr>
              <w:t>Рассказ собственного сочинения «</w:t>
            </w:r>
            <w:proofErr w:type="spellStart"/>
            <w:r w:rsidRPr="00614A9F">
              <w:rPr>
                <w:rFonts w:ascii="Times New Roman" w:hAnsi="Times New Roman"/>
                <w:sz w:val="16"/>
                <w:szCs w:val="16"/>
              </w:rPr>
              <w:t>Сугышны</w:t>
            </w:r>
            <w:proofErr w:type="spellEnd"/>
            <w:r w:rsidRPr="00614A9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14A9F">
              <w:rPr>
                <w:rFonts w:ascii="Times New Roman" w:hAnsi="Times New Roman"/>
                <w:sz w:val="16"/>
                <w:szCs w:val="16"/>
              </w:rPr>
              <w:t>онытырга</w:t>
            </w:r>
            <w:proofErr w:type="spellEnd"/>
            <w:r w:rsidRPr="00614A9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14A9F">
              <w:rPr>
                <w:rFonts w:ascii="Times New Roman" w:hAnsi="Times New Roman"/>
                <w:sz w:val="16"/>
                <w:szCs w:val="16"/>
              </w:rPr>
              <w:t>ярамый</w:t>
            </w:r>
            <w:proofErr w:type="spellEnd"/>
            <w:r w:rsidRPr="00614A9F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990" w:type="dxa"/>
          </w:tcPr>
          <w:p w:rsidR="003E62B1" w:rsidRPr="00614A9F" w:rsidRDefault="003E62B1" w:rsidP="00614A9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14A9F">
              <w:rPr>
                <w:rFonts w:ascii="Times New Roman" w:hAnsi="Times New Roman" w:cs="Times New Roman"/>
                <w:sz w:val="16"/>
                <w:szCs w:val="16"/>
              </w:rPr>
              <w:t>25.10</w:t>
            </w:r>
          </w:p>
        </w:tc>
        <w:tc>
          <w:tcPr>
            <w:tcW w:w="2252" w:type="dxa"/>
          </w:tcPr>
          <w:p w:rsidR="003E62B1" w:rsidRPr="00614A9F" w:rsidRDefault="003E62B1" w:rsidP="00614A9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14A9F">
              <w:rPr>
                <w:rFonts w:ascii="Times New Roman" w:hAnsi="Times New Roman"/>
                <w:sz w:val="16"/>
                <w:szCs w:val="16"/>
                <w:lang w:val="en-US"/>
              </w:rPr>
              <w:t>rasima_2011@mail/</w:t>
            </w:r>
            <w:proofErr w:type="spellStart"/>
            <w:r w:rsidRPr="00614A9F">
              <w:rPr>
                <w:rFonts w:ascii="Times New Roman" w:hAnsi="Times New Roman"/>
                <w:sz w:val="16"/>
                <w:szCs w:val="16"/>
                <w:lang w:val="en-US"/>
              </w:rPr>
              <w:t>ru</w:t>
            </w:r>
            <w:proofErr w:type="spellEnd"/>
            <w:r w:rsidRPr="00614A9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     </w:t>
            </w:r>
            <w:r w:rsidRPr="00614A9F">
              <w:rPr>
                <w:rFonts w:ascii="Times New Roman" w:hAnsi="Times New Roman"/>
                <w:sz w:val="16"/>
                <w:szCs w:val="16"/>
              </w:rPr>
              <w:t>89172525948</w:t>
            </w:r>
          </w:p>
        </w:tc>
        <w:tc>
          <w:tcPr>
            <w:tcW w:w="2160" w:type="dxa"/>
            <w:gridSpan w:val="2"/>
          </w:tcPr>
          <w:p w:rsidR="003E62B1" w:rsidRPr="003E62B1" w:rsidRDefault="003E62B1" w:rsidP="00614A9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62B1">
              <w:rPr>
                <w:rFonts w:ascii="Times New Roman" w:hAnsi="Times New Roman" w:cs="Times New Roman"/>
                <w:sz w:val="16"/>
                <w:szCs w:val="16"/>
              </w:rPr>
              <w:t xml:space="preserve">Хафизова </w:t>
            </w:r>
            <w:proofErr w:type="spellStart"/>
            <w:r w:rsidRPr="003E62B1">
              <w:rPr>
                <w:rFonts w:ascii="Times New Roman" w:hAnsi="Times New Roman" w:cs="Times New Roman"/>
                <w:sz w:val="16"/>
                <w:szCs w:val="16"/>
              </w:rPr>
              <w:t>Расима</w:t>
            </w:r>
            <w:proofErr w:type="spellEnd"/>
            <w:r w:rsidRPr="003E62B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E62B1">
              <w:rPr>
                <w:rFonts w:ascii="Times New Roman" w:hAnsi="Times New Roman" w:cs="Times New Roman"/>
                <w:sz w:val="16"/>
                <w:szCs w:val="16"/>
              </w:rPr>
              <w:t>Шайхетдиновна</w:t>
            </w:r>
            <w:proofErr w:type="spellEnd"/>
          </w:p>
        </w:tc>
        <w:tc>
          <w:tcPr>
            <w:tcW w:w="1821" w:type="dxa"/>
          </w:tcPr>
          <w:p w:rsidR="003E62B1" w:rsidRPr="003E62B1" w:rsidRDefault="003E62B1" w:rsidP="005B66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62B1">
              <w:rPr>
                <w:rFonts w:ascii="Times New Roman" w:hAnsi="Times New Roman" w:cs="Times New Roman"/>
                <w:sz w:val="16"/>
                <w:szCs w:val="16"/>
              </w:rPr>
              <w:t xml:space="preserve">Призер </w:t>
            </w:r>
          </w:p>
          <w:p w:rsidR="003E62B1" w:rsidRPr="003E62B1" w:rsidRDefault="003E62B1" w:rsidP="005B66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62B1" w:rsidRPr="000E62C1" w:rsidTr="003E62B1">
        <w:trPr>
          <w:trHeight w:val="330"/>
        </w:trPr>
        <w:tc>
          <w:tcPr>
            <w:tcW w:w="445" w:type="dxa"/>
          </w:tcPr>
          <w:p w:rsidR="003E62B1" w:rsidRPr="0072540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760" w:type="dxa"/>
          </w:tcPr>
          <w:p w:rsidR="003E62B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Галимуллина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Зарина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Ришатовна</w:t>
            </w:r>
            <w:proofErr w:type="spellEnd"/>
          </w:p>
          <w:p w:rsidR="003E62B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</w:tcPr>
          <w:p w:rsidR="003E62B1" w:rsidRPr="000E62C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422124, РТ,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Кукморский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с.Ядыгерь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ул.Школьная д.11а</w:t>
            </w:r>
          </w:p>
        </w:tc>
        <w:tc>
          <w:tcPr>
            <w:tcW w:w="1989" w:type="dxa"/>
          </w:tcPr>
          <w:p w:rsidR="003E62B1" w:rsidRPr="000E62C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МБОУ «СОШ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им.Г.Г.Гарифуллина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дыгерь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FB694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B6949">
              <w:rPr>
                <w:rFonts w:ascii="Times New Roman" w:hAnsi="Times New Roman" w:cs="Times New Roman"/>
                <w:sz w:val="16"/>
                <w:szCs w:val="16"/>
              </w:rPr>
              <w:t>Кукморского</w:t>
            </w:r>
            <w:proofErr w:type="spellEnd"/>
            <w:r w:rsidRPr="00FB6949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Республики Татарстан</w:t>
            </w:r>
          </w:p>
        </w:tc>
        <w:tc>
          <w:tcPr>
            <w:tcW w:w="2104" w:type="dxa"/>
          </w:tcPr>
          <w:p w:rsidR="003E62B1" w:rsidRPr="000E62C1" w:rsidRDefault="003E62B1" w:rsidP="005546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Татар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кызы</w:t>
            </w:r>
            <w:proofErr w:type="spellEnd"/>
          </w:p>
        </w:tc>
        <w:tc>
          <w:tcPr>
            <w:tcW w:w="990" w:type="dxa"/>
          </w:tcPr>
          <w:p w:rsidR="003E62B1" w:rsidRPr="000E62C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20.10</w:t>
            </w:r>
          </w:p>
        </w:tc>
        <w:tc>
          <w:tcPr>
            <w:tcW w:w="2252" w:type="dxa"/>
          </w:tcPr>
          <w:p w:rsidR="003E62B1" w:rsidRPr="00697FE2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" w:history="1">
              <w:r w:rsidRPr="008E35E0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1984</w:t>
              </w:r>
              <w:r w:rsidRPr="008E35E0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liliya@mail.ru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89586252902</w:t>
            </w:r>
          </w:p>
        </w:tc>
        <w:tc>
          <w:tcPr>
            <w:tcW w:w="2160" w:type="dxa"/>
            <w:gridSpan w:val="2"/>
          </w:tcPr>
          <w:p w:rsidR="003E62B1" w:rsidRPr="003E62B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E62B1">
              <w:rPr>
                <w:rFonts w:ascii="Times New Roman" w:hAnsi="Times New Roman" w:cs="Times New Roman"/>
                <w:sz w:val="16"/>
                <w:szCs w:val="16"/>
              </w:rPr>
              <w:t>Галимуллина</w:t>
            </w:r>
            <w:proofErr w:type="spellEnd"/>
            <w:r w:rsidRPr="003E62B1">
              <w:rPr>
                <w:rFonts w:ascii="Times New Roman" w:hAnsi="Times New Roman" w:cs="Times New Roman"/>
                <w:sz w:val="16"/>
                <w:szCs w:val="16"/>
              </w:rPr>
              <w:t xml:space="preserve"> Лилия </w:t>
            </w:r>
            <w:proofErr w:type="spellStart"/>
            <w:r w:rsidRPr="003E62B1">
              <w:rPr>
                <w:rFonts w:ascii="Times New Roman" w:hAnsi="Times New Roman" w:cs="Times New Roman"/>
                <w:sz w:val="16"/>
                <w:szCs w:val="16"/>
              </w:rPr>
              <w:t>Ракиповна</w:t>
            </w:r>
            <w:proofErr w:type="spellEnd"/>
          </w:p>
        </w:tc>
        <w:tc>
          <w:tcPr>
            <w:tcW w:w="1821" w:type="dxa"/>
          </w:tcPr>
          <w:p w:rsidR="003E62B1" w:rsidRPr="003E62B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62B1">
              <w:rPr>
                <w:rFonts w:ascii="Times New Roman" w:hAnsi="Times New Roman" w:cs="Times New Roman"/>
                <w:sz w:val="16"/>
                <w:szCs w:val="16"/>
              </w:rPr>
              <w:t>Призер</w:t>
            </w:r>
          </w:p>
        </w:tc>
      </w:tr>
      <w:tr w:rsidR="003E62B1" w:rsidRPr="000E62C1" w:rsidTr="003E62B1">
        <w:trPr>
          <w:trHeight w:val="1275"/>
        </w:trPr>
        <w:tc>
          <w:tcPr>
            <w:tcW w:w="445" w:type="dxa"/>
          </w:tcPr>
          <w:p w:rsidR="003E62B1" w:rsidRPr="0072540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60" w:type="dxa"/>
          </w:tcPr>
          <w:p w:rsidR="003E62B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62B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0527">
              <w:rPr>
                <w:rFonts w:ascii="Times New Roman" w:hAnsi="Times New Roman" w:cs="Times New Roman"/>
                <w:sz w:val="16"/>
                <w:szCs w:val="16"/>
              </w:rPr>
              <w:t>Яппарова</w:t>
            </w:r>
            <w:proofErr w:type="spellEnd"/>
            <w:r w:rsidRPr="0027052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70527">
              <w:rPr>
                <w:rFonts w:ascii="Times New Roman" w:hAnsi="Times New Roman" w:cs="Times New Roman"/>
                <w:sz w:val="16"/>
                <w:szCs w:val="16"/>
              </w:rPr>
              <w:t>Айзиля</w:t>
            </w:r>
            <w:proofErr w:type="spellEnd"/>
            <w:r w:rsidRPr="0027052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70527">
              <w:rPr>
                <w:rFonts w:ascii="Times New Roman" w:hAnsi="Times New Roman" w:cs="Times New Roman"/>
                <w:sz w:val="16"/>
                <w:szCs w:val="16"/>
              </w:rPr>
              <w:t>Эльдаровна</w:t>
            </w:r>
            <w:proofErr w:type="spellEnd"/>
          </w:p>
          <w:p w:rsidR="003E62B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62B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62B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62B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</w:tcPr>
          <w:p w:rsidR="003E62B1" w:rsidRPr="000E62C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527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 xml:space="preserve">422110, Республика Татарстан, </w:t>
            </w:r>
            <w:proofErr w:type="spellStart"/>
            <w:r w:rsidRPr="00270527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>Кукморский</w:t>
            </w:r>
            <w:proofErr w:type="spellEnd"/>
            <w:r w:rsidRPr="00270527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 xml:space="preserve"> муниципальный район, </w:t>
            </w:r>
            <w:proofErr w:type="gramStart"/>
            <w:r w:rsidRPr="00270527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>г</w:t>
            </w:r>
            <w:proofErr w:type="gramEnd"/>
            <w:r w:rsidRPr="00270527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 xml:space="preserve">. Кукмор, ул. М. </w:t>
            </w:r>
            <w:proofErr w:type="spellStart"/>
            <w:r w:rsidRPr="00270527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>Джалиля</w:t>
            </w:r>
            <w:proofErr w:type="spellEnd"/>
            <w:r w:rsidRPr="00270527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>, д. 35,</w:t>
            </w:r>
            <w:r w:rsidRPr="0027052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70527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>+7(843)-642-67-56</w:t>
            </w:r>
          </w:p>
        </w:tc>
        <w:tc>
          <w:tcPr>
            <w:tcW w:w="1989" w:type="dxa"/>
          </w:tcPr>
          <w:p w:rsidR="003E62B1" w:rsidRPr="000E62C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527">
              <w:rPr>
                <w:rFonts w:ascii="Times New Roman" w:hAnsi="Times New Roman" w:cs="Times New Roman"/>
                <w:sz w:val="16"/>
                <w:szCs w:val="16"/>
              </w:rPr>
              <w:t>МБОУ «Гимназия №1 имени Ч.Т.Айтматова г</w:t>
            </w:r>
            <w:proofErr w:type="gramStart"/>
            <w:r w:rsidRPr="00270527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270527">
              <w:rPr>
                <w:rFonts w:ascii="Times New Roman" w:hAnsi="Times New Roman" w:cs="Times New Roman"/>
                <w:sz w:val="16"/>
                <w:szCs w:val="16"/>
              </w:rPr>
              <w:t>укмор»</w:t>
            </w:r>
          </w:p>
        </w:tc>
        <w:tc>
          <w:tcPr>
            <w:tcW w:w="2104" w:type="dxa"/>
          </w:tcPr>
          <w:p w:rsidR="003E62B1" w:rsidRPr="000E62C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527">
              <w:rPr>
                <w:rFonts w:ascii="Times New Roman" w:hAnsi="Times New Roman" w:cs="Times New Roman"/>
                <w:sz w:val="16"/>
                <w:szCs w:val="16"/>
              </w:rPr>
              <w:t xml:space="preserve">Мин татар </w:t>
            </w:r>
            <w:proofErr w:type="spellStart"/>
            <w:r w:rsidRPr="00270527">
              <w:rPr>
                <w:rFonts w:ascii="Times New Roman" w:hAnsi="Times New Roman" w:cs="Times New Roman"/>
                <w:sz w:val="16"/>
                <w:szCs w:val="16"/>
              </w:rPr>
              <w:t>кызы</w:t>
            </w:r>
            <w:proofErr w:type="spellEnd"/>
          </w:p>
        </w:tc>
        <w:tc>
          <w:tcPr>
            <w:tcW w:w="990" w:type="dxa"/>
          </w:tcPr>
          <w:p w:rsidR="003E62B1" w:rsidRPr="000E62C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17.10</w:t>
            </w:r>
          </w:p>
        </w:tc>
        <w:tc>
          <w:tcPr>
            <w:tcW w:w="2252" w:type="dxa"/>
          </w:tcPr>
          <w:p w:rsidR="003E62B1" w:rsidRPr="000E62C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" w:history="1">
              <w:r w:rsidRPr="00270527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rafilja17@yandex.ru</w:t>
              </w:r>
            </w:hyperlink>
            <w:r w:rsidRPr="0027052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27052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8906</w:t>
            </w:r>
            <w:r w:rsidRPr="00270527">
              <w:rPr>
                <w:rFonts w:ascii="Times New Roman" w:hAnsi="Times New Roman" w:cs="Times New Roman"/>
                <w:sz w:val="16"/>
                <w:szCs w:val="16"/>
              </w:rPr>
              <w:t>1126258</w:t>
            </w:r>
          </w:p>
        </w:tc>
        <w:tc>
          <w:tcPr>
            <w:tcW w:w="2160" w:type="dxa"/>
            <w:gridSpan w:val="2"/>
          </w:tcPr>
          <w:p w:rsidR="003E62B1" w:rsidRPr="003E62B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E62B1">
              <w:rPr>
                <w:rFonts w:ascii="Times New Roman" w:hAnsi="Times New Roman" w:cs="Times New Roman"/>
                <w:sz w:val="16"/>
                <w:szCs w:val="16"/>
              </w:rPr>
              <w:t>Хисамутдинова</w:t>
            </w:r>
            <w:proofErr w:type="spellEnd"/>
            <w:r w:rsidRPr="003E62B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E62B1">
              <w:rPr>
                <w:rFonts w:ascii="Times New Roman" w:hAnsi="Times New Roman" w:cs="Times New Roman"/>
                <w:sz w:val="16"/>
                <w:szCs w:val="16"/>
              </w:rPr>
              <w:t>Рафиля</w:t>
            </w:r>
            <w:proofErr w:type="spellEnd"/>
            <w:r w:rsidRPr="003E62B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E62B1">
              <w:rPr>
                <w:rFonts w:ascii="Times New Roman" w:hAnsi="Times New Roman" w:cs="Times New Roman"/>
                <w:sz w:val="16"/>
                <w:szCs w:val="16"/>
              </w:rPr>
              <w:t>Рахимулловна</w:t>
            </w:r>
            <w:proofErr w:type="spellEnd"/>
          </w:p>
        </w:tc>
        <w:tc>
          <w:tcPr>
            <w:tcW w:w="1821" w:type="dxa"/>
          </w:tcPr>
          <w:p w:rsidR="003E62B1" w:rsidRPr="003E62B1" w:rsidRDefault="003E62B1" w:rsidP="005B66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62B1">
              <w:rPr>
                <w:rFonts w:ascii="Times New Roman" w:hAnsi="Times New Roman" w:cs="Times New Roman"/>
                <w:sz w:val="16"/>
                <w:szCs w:val="16"/>
              </w:rPr>
              <w:t xml:space="preserve">Призер </w:t>
            </w:r>
          </w:p>
          <w:p w:rsidR="003E62B1" w:rsidRPr="003E62B1" w:rsidRDefault="003E62B1" w:rsidP="005B66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62B1" w:rsidRPr="003E62B1" w:rsidRDefault="003E62B1" w:rsidP="005B66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62B1" w:rsidRPr="000E62C1" w:rsidTr="003E62B1">
        <w:trPr>
          <w:trHeight w:val="135"/>
        </w:trPr>
        <w:tc>
          <w:tcPr>
            <w:tcW w:w="445" w:type="dxa"/>
          </w:tcPr>
          <w:p w:rsidR="003E62B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60" w:type="dxa"/>
          </w:tcPr>
          <w:p w:rsidR="003E62B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419AC">
              <w:rPr>
                <w:rFonts w:ascii="Times New Roman" w:eastAsia="Times New Roman" w:hAnsi="Times New Roman" w:cs="Times New Roman"/>
                <w:sz w:val="16"/>
                <w:szCs w:val="16"/>
              </w:rPr>
              <w:t>Галимуллина</w:t>
            </w:r>
            <w:proofErr w:type="spellEnd"/>
            <w:r w:rsidRPr="000419A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Гузель </w:t>
            </w:r>
            <w:proofErr w:type="spellStart"/>
            <w:r w:rsidRPr="000419AC">
              <w:rPr>
                <w:rFonts w:ascii="Times New Roman" w:eastAsia="Times New Roman" w:hAnsi="Times New Roman" w:cs="Times New Roman"/>
                <w:sz w:val="16"/>
                <w:szCs w:val="16"/>
              </w:rPr>
              <w:t>Ильнаровна</w:t>
            </w:r>
            <w:proofErr w:type="spellEnd"/>
          </w:p>
        </w:tc>
        <w:tc>
          <w:tcPr>
            <w:tcW w:w="1809" w:type="dxa"/>
          </w:tcPr>
          <w:p w:rsidR="003E62B1" w:rsidRPr="00270527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</w:pPr>
            <w:r w:rsidRPr="000419AC">
              <w:rPr>
                <w:rFonts w:ascii="Times New Roman" w:eastAsia="Times New Roman" w:hAnsi="Times New Roman" w:cs="Times New Roman"/>
                <w:sz w:val="16"/>
                <w:szCs w:val="16"/>
              </w:rPr>
              <w:t>420054, г. Казань, ул. В. Кулагина, д. 2</w:t>
            </w:r>
          </w:p>
        </w:tc>
        <w:tc>
          <w:tcPr>
            <w:tcW w:w="1989" w:type="dxa"/>
          </w:tcPr>
          <w:p w:rsidR="003E62B1" w:rsidRPr="00270527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9AC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Муниципальное бюджетное образовательное учреждение “Средняя общеобразовательная школа №114” </w:t>
            </w:r>
            <w:r w:rsidRPr="000419AC">
              <w:rPr>
                <w:rFonts w:ascii="Times New Roman" w:hAnsi="Times New Roman" w:cs="Times New Roman"/>
                <w:sz w:val="16"/>
                <w:szCs w:val="16"/>
              </w:rPr>
              <w:t xml:space="preserve">Приволжского района г. </w:t>
            </w:r>
            <w:r w:rsidRPr="000419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Казани</w:t>
            </w:r>
          </w:p>
        </w:tc>
        <w:tc>
          <w:tcPr>
            <w:tcW w:w="2104" w:type="dxa"/>
          </w:tcPr>
          <w:p w:rsidR="003E62B1" w:rsidRPr="00270527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9A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Авторские стихотворения «Т</w:t>
            </w:r>
            <w:r w:rsidRPr="000419AC">
              <w:rPr>
                <w:rFonts w:ascii="Times New Roman" w:eastAsia="Times New Roman" w:hAnsi="Times New Roman" w:cs="Times New Roman"/>
                <w:sz w:val="16"/>
                <w:szCs w:val="16"/>
                <w:lang w:val="tt-RU"/>
              </w:rPr>
              <w:t>өрле иллә</w:t>
            </w:r>
            <w:proofErr w:type="gramStart"/>
            <w:r w:rsidRPr="000419AC">
              <w:rPr>
                <w:rFonts w:ascii="Times New Roman" w:eastAsia="Times New Roman" w:hAnsi="Times New Roman" w:cs="Times New Roman"/>
                <w:sz w:val="16"/>
                <w:szCs w:val="16"/>
                <w:lang w:val="tt-RU"/>
              </w:rPr>
              <w:t>р</w:t>
            </w:r>
            <w:proofErr w:type="gramEnd"/>
            <w:r w:rsidRPr="000419AC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0419AC">
              <w:rPr>
                <w:rFonts w:ascii="Times New Roman" w:eastAsia="Times New Roman" w:hAnsi="Times New Roman" w:cs="Times New Roman"/>
                <w:sz w:val="16"/>
                <w:szCs w:val="16"/>
                <w:lang w:val="tt-RU"/>
              </w:rPr>
              <w:t xml:space="preserve">, </w:t>
            </w:r>
            <w:r w:rsidRPr="000419AC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 w:rsidRPr="000419AC">
              <w:rPr>
                <w:rFonts w:ascii="Times New Roman" w:eastAsia="Times New Roman" w:hAnsi="Times New Roman" w:cs="Times New Roman"/>
                <w:sz w:val="16"/>
                <w:szCs w:val="16"/>
                <w:lang w:val="tt-RU"/>
              </w:rPr>
              <w:t>Әни кеше бер генә</w:t>
            </w:r>
            <w:r w:rsidRPr="000419AC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Pr="000419AC">
              <w:rPr>
                <w:rFonts w:ascii="Times New Roman" w:eastAsia="Times New Roman" w:hAnsi="Times New Roman" w:cs="Times New Roman"/>
                <w:sz w:val="16"/>
                <w:szCs w:val="16"/>
                <w:lang w:val="tt-RU"/>
              </w:rPr>
              <w:t>,</w:t>
            </w:r>
            <w:r w:rsidRPr="000419A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«</w:t>
            </w:r>
            <w:r w:rsidRPr="000419AC">
              <w:rPr>
                <w:rFonts w:ascii="Times New Roman" w:eastAsia="Times New Roman" w:hAnsi="Times New Roman" w:cs="Times New Roman"/>
                <w:sz w:val="16"/>
                <w:szCs w:val="16"/>
                <w:lang w:val="tt-RU"/>
              </w:rPr>
              <w:t>Беренче уку көне</w:t>
            </w:r>
          </w:p>
        </w:tc>
        <w:tc>
          <w:tcPr>
            <w:tcW w:w="990" w:type="dxa"/>
          </w:tcPr>
          <w:p w:rsidR="003E62B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19.10</w:t>
            </w:r>
          </w:p>
        </w:tc>
        <w:tc>
          <w:tcPr>
            <w:tcW w:w="2252" w:type="dxa"/>
          </w:tcPr>
          <w:p w:rsidR="003E62B1" w:rsidRPr="000419AC" w:rsidRDefault="003E62B1" w:rsidP="007813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9" w:history="1">
              <w:r w:rsidRPr="000419AC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Sharafutdinova_leisan@mail.ru</w:t>
              </w:r>
            </w:hyperlink>
          </w:p>
          <w:p w:rsidR="003E62B1" w:rsidRPr="000419AC" w:rsidRDefault="003E62B1" w:rsidP="007813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9AC">
              <w:rPr>
                <w:rFonts w:ascii="Times New Roman" w:hAnsi="Times New Roman" w:cs="Times New Roman"/>
                <w:sz w:val="16"/>
                <w:szCs w:val="16"/>
              </w:rPr>
              <w:t xml:space="preserve"> 89274001539</w:t>
            </w:r>
          </w:p>
          <w:p w:rsidR="003E62B1" w:rsidRDefault="003E62B1" w:rsidP="0029600D">
            <w:pPr>
              <w:spacing w:after="0" w:line="240" w:lineRule="auto"/>
              <w:jc w:val="center"/>
            </w:pPr>
          </w:p>
        </w:tc>
        <w:tc>
          <w:tcPr>
            <w:tcW w:w="2160" w:type="dxa"/>
            <w:gridSpan w:val="2"/>
          </w:tcPr>
          <w:p w:rsidR="003E62B1" w:rsidRPr="003E62B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E62B1">
              <w:rPr>
                <w:rFonts w:ascii="Times New Roman" w:eastAsia="Times New Roman" w:hAnsi="Times New Roman" w:cs="Times New Roman"/>
                <w:sz w:val="16"/>
                <w:szCs w:val="16"/>
              </w:rPr>
              <w:t>Шарафутдинова</w:t>
            </w:r>
            <w:proofErr w:type="spellEnd"/>
            <w:r w:rsidRPr="003E62B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E62B1">
              <w:rPr>
                <w:rFonts w:ascii="Times New Roman" w:eastAsia="Times New Roman" w:hAnsi="Times New Roman" w:cs="Times New Roman"/>
                <w:sz w:val="16"/>
                <w:szCs w:val="16"/>
              </w:rPr>
              <w:t>Лейсан</w:t>
            </w:r>
            <w:proofErr w:type="spellEnd"/>
            <w:r w:rsidRPr="003E62B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E62B1">
              <w:rPr>
                <w:rFonts w:ascii="Times New Roman" w:eastAsia="Times New Roman" w:hAnsi="Times New Roman" w:cs="Times New Roman"/>
                <w:sz w:val="16"/>
                <w:szCs w:val="16"/>
              </w:rPr>
              <w:t>Вазыховна</w:t>
            </w:r>
            <w:proofErr w:type="spellEnd"/>
          </w:p>
        </w:tc>
        <w:tc>
          <w:tcPr>
            <w:tcW w:w="1821" w:type="dxa"/>
          </w:tcPr>
          <w:p w:rsidR="003E62B1" w:rsidRPr="003E62B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62B1">
              <w:rPr>
                <w:rFonts w:ascii="Times New Roman" w:hAnsi="Times New Roman" w:cs="Times New Roman"/>
                <w:sz w:val="16"/>
                <w:szCs w:val="16"/>
              </w:rPr>
              <w:t>Призер</w:t>
            </w:r>
          </w:p>
        </w:tc>
      </w:tr>
      <w:tr w:rsidR="003E62B1" w:rsidRPr="000E62C1" w:rsidTr="003E62B1">
        <w:trPr>
          <w:trHeight w:val="120"/>
        </w:trPr>
        <w:tc>
          <w:tcPr>
            <w:tcW w:w="445" w:type="dxa"/>
          </w:tcPr>
          <w:p w:rsidR="003E62B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</w:t>
            </w:r>
          </w:p>
        </w:tc>
        <w:tc>
          <w:tcPr>
            <w:tcW w:w="1760" w:type="dxa"/>
          </w:tcPr>
          <w:p w:rsidR="003E62B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2099E">
              <w:rPr>
                <w:rFonts w:ascii="Times New Roman" w:hAnsi="Times New Roman" w:cs="Times New Roman"/>
                <w:sz w:val="16"/>
                <w:szCs w:val="16"/>
              </w:rPr>
              <w:t>Фахрутдинова</w:t>
            </w:r>
            <w:proofErr w:type="spellEnd"/>
            <w:r w:rsidRPr="0062099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2099E">
              <w:rPr>
                <w:rFonts w:ascii="Times New Roman" w:hAnsi="Times New Roman" w:cs="Times New Roman"/>
                <w:sz w:val="16"/>
                <w:szCs w:val="16"/>
              </w:rPr>
              <w:t>Залия</w:t>
            </w:r>
            <w:proofErr w:type="spellEnd"/>
            <w:r w:rsidRPr="0062099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2099E">
              <w:rPr>
                <w:rFonts w:ascii="Times New Roman" w:hAnsi="Times New Roman" w:cs="Times New Roman"/>
                <w:sz w:val="16"/>
                <w:szCs w:val="16"/>
              </w:rPr>
              <w:t>Зульфатовна</w:t>
            </w:r>
            <w:proofErr w:type="spellEnd"/>
          </w:p>
        </w:tc>
        <w:tc>
          <w:tcPr>
            <w:tcW w:w="1809" w:type="dxa"/>
          </w:tcPr>
          <w:p w:rsidR="003E62B1" w:rsidRPr="0062099E" w:rsidRDefault="003E62B1" w:rsidP="00A31DCA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2099E">
              <w:rPr>
                <w:rFonts w:ascii="Times New Roman" w:hAnsi="Times New Roman" w:cs="Times New Roman"/>
                <w:sz w:val="16"/>
                <w:szCs w:val="16"/>
              </w:rPr>
              <w:t xml:space="preserve">422110, РТ г. Кукмор ул. </w:t>
            </w:r>
            <w:proofErr w:type="spellStart"/>
            <w:r w:rsidRPr="0062099E">
              <w:rPr>
                <w:rFonts w:ascii="Times New Roman" w:hAnsi="Times New Roman" w:cs="Times New Roman"/>
                <w:sz w:val="16"/>
                <w:szCs w:val="16"/>
              </w:rPr>
              <w:t>М.Джалиля</w:t>
            </w:r>
            <w:proofErr w:type="spellEnd"/>
            <w:r w:rsidRPr="0062099E">
              <w:rPr>
                <w:rFonts w:ascii="Times New Roman" w:hAnsi="Times New Roman" w:cs="Times New Roman"/>
                <w:sz w:val="16"/>
                <w:szCs w:val="16"/>
              </w:rPr>
              <w:t xml:space="preserve"> д.35. </w:t>
            </w:r>
          </w:p>
          <w:p w:rsidR="003E62B1" w:rsidRPr="0062099E" w:rsidRDefault="003E62B1" w:rsidP="00A31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9E">
              <w:rPr>
                <w:rFonts w:ascii="Times New Roman" w:hAnsi="Times New Roman" w:cs="Times New Roman"/>
                <w:sz w:val="16"/>
                <w:szCs w:val="16"/>
              </w:rPr>
              <w:t>8(843) 64-2-67-57</w:t>
            </w:r>
          </w:p>
        </w:tc>
        <w:tc>
          <w:tcPr>
            <w:tcW w:w="1989" w:type="dxa"/>
          </w:tcPr>
          <w:p w:rsidR="003E62B1" w:rsidRPr="0062099E" w:rsidRDefault="003E62B1" w:rsidP="00A31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9E">
              <w:rPr>
                <w:rFonts w:ascii="Times New Roman" w:hAnsi="Times New Roman" w:cs="Times New Roman"/>
                <w:sz w:val="16"/>
                <w:szCs w:val="16"/>
              </w:rPr>
              <w:t xml:space="preserve">МБОУ «Гимназия №1 имени Ч.Т.Айтматова </w:t>
            </w:r>
            <w:proofErr w:type="gramStart"/>
            <w:r w:rsidRPr="0062099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  <w:r w:rsidRPr="0062099E">
              <w:rPr>
                <w:rFonts w:ascii="Times New Roman" w:hAnsi="Times New Roman" w:cs="Times New Roman"/>
                <w:sz w:val="16"/>
                <w:szCs w:val="16"/>
              </w:rPr>
              <w:t xml:space="preserve">. Кукмор» </w:t>
            </w:r>
            <w:proofErr w:type="spellStart"/>
            <w:r w:rsidRPr="0062099E">
              <w:rPr>
                <w:rFonts w:ascii="Times New Roman" w:hAnsi="Times New Roman" w:cs="Times New Roman"/>
                <w:sz w:val="16"/>
                <w:szCs w:val="16"/>
              </w:rPr>
              <w:t>Кукморского</w:t>
            </w:r>
            <w:proofErr w:type="spellEnd"/>
            <w:r w:rsidRPr="0062099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2099E">
              <w:rPr>
                <w:rFonts w:ascii="Times New Roman" w:hAnsi="Times New Roman" w:cs="Times New Roman"/>
                <w:sz w:val="16"/>
                <w:szCs w:val="16"/>
              </w:rPr>
              <w:t>муниипального</w:t>
            </w:r>
            <w:proofErr w:type="spellEnd"/>
            <w:r w:rsidRPr="0062099E">
              <w:rPr>
                <w:rFonts w:ascii="Times New Roman" w:hAnsi="Times New Roman" w:cs="Times New Roman"/>
                <w:sz w:val="16"/>
                <w:szCs w:val="16"/>
              </w:rPr>
              <w:t xml:space="preserve"> района Республики Татарстан</w:t>
            </w:r>
          </w:p>
        </w:tc>
        <w:tc>
          <w:tcPr>
            <w:tcW w:w="2104" w:type="dxa"/>
          </w:tcPr>
          <w:p w:rsidR="003E62B1" w:rsidRPr="0062099E" w:rsidRDefault="003E62B1" w:rsidP="00E1068D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  <w:lang w:val="tt-RU"/>
              </w:rPr>
            </w:pPr>
            <w:r w:rsidRPr="0062099E">
              <w:rPr>
                <w:rFonts w:ascii="Times New Roman" w:eastAsia="Times New Roman" w:hAnsi="Times New Roman" w:cs="Times New Roman"/>
                <w:sz w:val="16"/>
                <w:szCs w:val="16"/>
                <w:lang w:val="tt-RU"/>
              </w:rPr>
              <w:t>“Кайтуыңны көтәм бүген дә”</w:t>
            </w:r>
            <w:r w:rsidRPr="0062099E">
              <w:rPr>
                <w:rFonts w:ascii="Times New Roman" w:hAnsi="Times New Roman" w:cs="Times New Roman"/>
                <w:bCs/>
                <w:sz w:val="16"/>
                <w:szCs w:val="16"/>
                <w:lang w:val="tt-RU"/>
              </w:rPr>
              <w:t xml:space="preserve"> </w:t>
            </w:r>
          </w:p>
          <w:p w:rsidR="003E62B1" w:rsidRPr="0062099E" w:rsidRDefault="003E62B1" w:rsidP="00E1068D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  <w:lang w:val="tt-RU"/>
              </w:rPr>
            </w:pPr>
            <w:r w:rsidRPr="0062099E">
              <w:rPr>
                <w:rFonts w:ascii="Times New Roman" w:hAnsi="Times New Roman" w:cs="Times New Roman"/>
                <w:bCs/>
                <w:sz w:val="16"/>
                <w:szCs w:val="16"/>
                <w:lang w:val="tt-RU"/>
              </w:rPr>
              <w:t>“Җир – ананың белик кадерен”</w:t>
            </w:r>
          </w:p>
          <w:p w:rsidR="003E62B1" w:rsidRPr="00270527" w:rsidRDefault="003E62B1" w:rsidP="00E10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9E">
              <w:rPr>
                <w:rFonts w:ascii="Times New Roman" w:hAnsi="Times New Roman" w:cs="Times New Roman"/>
                <w:bCs/>
                <w:sz w:val="16"/>
                <w:szCs w:val="16"/>
                <w:lang w:val="tt-RU"/>
              </w:rPr>
              <w:t>“Күңелләрдә алар калырлар!”</w:t>
            </w:r>
          </w:p>
        </w:tc>
        <w:tc>
          <w:tcPr>
            <w:tcW w:w="990" w:type="dxa"/>
          </w:tcPr>
          <w:p w:rsidR="003E62B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19.10</w:t>
            </w:r>
          </w:p>
        </w:tc>
        <w:tc>
          <w:tcPr>
            <w:tcW w:w="2252" w:type="dxa"/>
          </w:tcPr>
          <w:p w:rsidR="003E62B1" w:rsidRDefault="003E62B1" w:rsidP="0029600D">
            <w:pPr>
              <w:spacing w:after="0" w:line="240" w:lineRule="auto"/>
              <w:jc w:val="center"/>
            </w:pPr>
            <w:hyperlink r:id="rId10" w:history="1">
              <w:r w:rsidRPr="0062099E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nazipova-gulnaz@mail.ru</w:t>
              </w:r>
            </w:hyperlink>
            <w:r w:rsidRPr="0062099E">
              <w:rPr>
                <w:rFonts w:ascii="Times New Roman" w:hAnsi="Times New Roman" w:cs="Times New Roman"/>
                <w:sz w:val="16"/>
                <w:szCs w:val="16"/>
              </w:rPr>
              <w:t>, 89274179340</w:t>
            </w:r>
          </w:p>
        </w:tc>
        <w:tc>
          <w:tcPr>
            <w:tcW w:w="2145" w:type="dxa"/>
          </w:tcPr>
          <w:p w:rsidR="003E62B1" w:rsidRPr="000E62C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099E">
              <w:rPr>
                <w:rFonts w:ascii="Times New Roman" w:hAnsi="Times New Roman" w:cs="Times New Roman"/>
                <w:sz w:val="16"/>
                <w:szCs w:val="16"/>
              </w:rPr>
              <w:t xml:space="preserve">Назипова </w:t>
            </w:r>
            <w:proofErr w:type="spellStart"/>
            <w:r w:rsidRPr="0062099E">
              <w:rPr>
                <w:rFonts w:ascii="Times New Roman" w:hAnsi="Times New Roman" w:cs="Times New Roman"/>
                <w:sz w:val="16"/>
                <w:szCs w:val="16"/>
              </w:rPr>
              <w:t>Гульназ</w:t>
            </w:r>
            <w:proofErr w:type="spellEnd"/>
            <w:r w:rsidRPr="0062099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2099E">
              <w:rPr>
                <w:rFonts w:ascii="Times New Roman" w:hAnsi="Times New Roman" w:cs="Times New Roman"/>
                <w:sz w:val="16"/>
                <w:szCs w:val="16"/>
              </w:rPr>
              <w:t>Шамиловна</w:t>
            </w:r>
            <w:proofErr w:type="spellEnd"/>
          </w:p>
        </w:tc>
        <w:tc>
          <w:tcPr>
            <w:tcW w:w="1836" w:type="dxa"/>
            <w:gridSpan w:val="2"/>
          </w:tcPr>
          <w:p w:rsidR="003E62B1" w:rsidRPr="003E62B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62B1">
              <w:rPr>
                <w:rFonts w:ascii="Times New Roman" w:hAnsi="Times New Roman" w:cs="Times New Roman"/>
                <w:sz w:val="16"/>
                <w:szCs w:val="16"/>
              </w:rPr>
              <w:t>Победитель</w:t>
            </w:r>
          </w:p>
        </w:tc>
      </w:tr>
      <w:tr w:rsidR="003E62B1" w:rsidRPr="000E62C1" w:rsidTr="003E62B1">
        <w:trPr>
          <w:trHeight w:val="173"/>
        </w:trPr>
        <w:tc>
          <w:tcPr>
            <w:tcW w:w="445" w:type="dxa"/>
          </w:tcPr>
          <w:p w:rsidR="003E62B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0" w:type="dxa"/>
          </w:tcPr>
          <w:p w:rsidR="003E62B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</w:tcPr>
          <w:p w:rsidR="003E62B1" w:rsidRPr="00270527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</w:pPr>
          </w:p>
        </w:tc>
        <w:tc>
          <w:tcPr>
            <w:tcW w:w="1989" w:type="dxa"/>
          </w:tcPr>
          <w:p w:rsidR="003E62B1" w:rsidRPr="00270527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4" w:type="dxa"/>
          </w:tcPr>
          <w:p w:rsidR="003E62B1" w:rsidRPr="00270527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</w:tcPr>
          <w:p w:rsidR="003E62B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2" w:type="dxa"/>
          </w:tcPr>
          <w:p w:rsidR="003E62B1" w:rsidRDefault="003E62B1" w:rsidP="0029600D">
            <w:pPr>
              <w:spacing w:after="0" w:line="240" w:lineRule="auto"/>
              <w:jc w:val="center"/>
            </w:pPr>
          </w:p>
        </w:tc>
        <w:tc>
          <w:tcPr>
            <w:tcW w:w="2145" w:type="dxa"/>
          </w:tcPr>
          <w:p w:rsidR="003E62B1" w:rsidRPr="000E62C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6" w:type="dxa"/>
            <w:gridSpan w:val="2"/>
          </w:tcPr>
          <w:p w:rsidR="003E62B1" w:rsidRPr="003E62B1" w:rsidRDefault="003E62B1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607FF" w:rsidRDefault="002607FF"/>
    <w:sectPr w:rsidR="002607FF" w:rsidSect="007467C4">
      <w:pgSz w:w="16838" w:h="11906" w:orient="landscape"/>
      <w:pgMar w:top="142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2F42"/>
    <w:rsid w:val="00064F13"/>
    <w:rsid w:val="00095A47"/>
    <w:rsid w:val="001B0553"/>
    <w:rsid w:val="001E6F20"/>
    <w:rsid w:val="002607FF"/>
    <w:rsid w:val="00272F42"/>
    <w:rsid w:val="003E62B1"/>
    <w:rsid w:val="00465547"/>
    <w:rsid w:val="0055469E"/>
    <w:rsid w:val="005E1D77"/>
    <w:rsid w:val="005E4878"/>
    <w:rsid w:val="00614A9F"/>
    <w:rsid w:val="0066792E"/>
    <w:rsid w:val="0067406F"/>
    <w:rsid w:val="00697FE2"/>
    <w:rsid w:val="007467C4"/>
    <w:rsid w:val="0078132F"/>
    <w:rsid w:val="00896B2A"/>
    <w:rsid w:val="008C33F4"/>
    <w:rsid w:val="009D2B53"/>
    <w:rsid w:val="00A11719"/>
    <w:rsid w:val="00AB7A5E"/>
    <w:rsid w:val="00AE7C9B"/>
    <w:rsid w:val="00B55F78"/>
    <w:rsid w:val="00C6053D"/>
    <w:rsid w:val="00D03444"/>
    <w:rsid w:val="00DA6FED"/>
    <w:rsid w:val="00E1068D"/>
    <w:rsid w:val="00EF6030"/>
    <w:rsid w:val="00F11602"/>
    <w:rsid w:val="00F25369"/>
    <w:rsid w:val="00F43138"/>
    <w:rsid w:val="00FB6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72F4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filja17@yandex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1984liliya@mail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326000025@edu.tatar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2326000245@edu.tatar.ru" TargetMode="External"/><Relationship Id="rId10" Type="http://schemas.openxmlformats.org/officeDocument/2006/relationships/hyperlink" Target="mailto:nazipova-gulnaz@mail.ru" TargetMode="External"/><Relationship Id="rId4" Type="http://schemas.openxmlformats.org/officeDocument/2006/relationships/hyperlink" Target="mailto:alsu_ganieva80@mail.ru" TargetMode="External"/><Relationship Id="rId9" Type="http://schemas.openxmlformats.org/officeDocument/2006/relationships/hyperlink" Target="mailto:Sharafutdinova_leisa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2722</Characters>
  <Application>Microsoft Office Word</Application>
  <DocSecurity>0</DocSecurity>
  <Lines>22</Lines>
  <Paragraphs>6</Paragraphs>
  <ScaleCrop>false</ScaleCrop>
  <Company>Home</Company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2021-11-09T18:11:00Z</dcterms:created>
  <dcterms:modified xsi:type="dcterms:W3CDTF">2021-11-09T18:11:00Z</dcterms:modified>
</cp:coreProperties>
</file>